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507A86EE" w14:textId="77777777" w:rsidR="00214CAD" w:rsidRDefault="00727FFB" w:rsidP="00214CAD">
      <w:pPr>
        <w:rPr>
          <w:rFonts w:asciiTheme="minorHAnsi" w:hAnsiTheme="minorHAnsi" w:cstheme="minorHAnsi"/>
        </w:rPr>
      </w:pPr>
      <w:r w:rsidRPr="006B1296">
        <w:rPr>
          <w:rFonts w:asciiTheme="minorHAnsi" w:hAnsiTheme="minorHAnsi" w:cstheme="minorHAnsi"/>
        </w:rPr>
        <w:t xml:space="preserve">In accordance with IC </w:t>
      </w:r>
      <w:r w:rsidR="00F6257B">
        <w:rPr>
          <w:rFonts w:asciiTheme="minorHAnsi" w:hAnsiTheme="minorHAnsi" w:cstheme="minorHAnsi"/>
        </w:rPr>
        <w:t>4-13-16.5 and 25 IAC 5</w:t>
      </w:r>
      <w:r w:rsidRPr="006B1296">
        <w:rPr>
          <w:rFonts w:asciiTheme="minorHAnsi" w:hAnsiTheme="minorHAnsi" w:cstheme="minorHAnsi"/>
        </w:rPr>
        <w:t xml:space="preserve">, it has been determined that there is a reasonable expectation of </w:t>
      </w:r>
      <w:r>
        <w:rPr>
          <w:rFonts w:asciiTheme="minorHAnsi" w:hAnsiTheme="minorHAnsi" w:cstheme="minorHAnsi"/>
        </w:rPr>
        <w:t xml:space="preserve">Minority and/or Women Business Enterprise </w:t>
      </w:r>
      <w:r w:rsidRPr="006B1296">
        <w:rPr>
          <w:rFonts w:asciiTheme="minorHAnsi" w:hAnsiTheme="minorHAnsi" w:cstheme="minorHAnsi"/>
        </w:rPr>
        <w:t xml:space="preserve">subcontracting opportunities on a contract awarded under this RFP.  </w:t>
      </w:r>
      <w:r w:rsidRPr="0029459E">
        <w:rPr>
          <w:rFonts w:asciiTheme="minorHAnsi" w:hAnsiTheme="minorHAnsi" w:cstheme="minorHAnsi"/>
          <w:bCs/>
        </w:rPr>
        <w:t xml:space="preserve">The </w:t>
      </w:r>
      <w:r>
        <w:rPr>
          <w:rFonts w:asciiTheme="minorHAnsi" w:hAnsiTheme="minorHAnsi" w:cstheme="minorHAnsi"/>
          <w:bCs/>
        </w:rPr>
        <w:t>MWBE</w:t>
      </w:r>
      <w:r w:rsidRPr="0029459E">
        <w:rPr>
          <w:rFonts w:asciiTheme="minorHAnsi" w:hAnsiTheme="minorHAnsi" w:cstheme="minorHAnsi"/>
          <w:bCs/>
        </w:rPr>
        <w:t xml:space="preserve"> Subcontractor Commitment form is</w:t>
      </w:r>
      <w:r w:rsidRPr="006B1296">
        <w:rPr>
          <w:rFonts w:asciiTheme="minorHAnsi" w:hAnsiTheme="minorHAnsi" w:cstheme="minorHAnsi"/>
          <w:b/>
        </w:rPr>
        <w:t xml:space="preserve"> Attachment A.</w:t>
      </w:r>
      <w:r w:rsidRPr="006B1296">
        <w:rPr>
          <w:rFonts w:asciiTheme="minorHAnsi" w:hAnsiTheme="minorHAnsi" w:cstheme="minorHAnsi"/>
        </w:rPr>
        <w:t xml:space="preserve">  The </w:t>
      </w:r>
      <w:r>
        <w:rPr>
          <w:rFonts w:asciiTheme="minorHAnsi" w:hAnsiTheme="minorHAnsi" w:cstheme="minorHAnsi"/>
        </w:rPr>
        <w:t>MWBE</w:t>
      </w:r>
      <w:r w:rsidRPr="006B1296">
        <w:rPr>
          <w:rFonts w:asciiTheme="minorHAnsi" w:hAnsiTheme="minorHAnsi" w:cstheme="minorHAnsi"/>
        </w:rPr>
        <w:t xml:space="preserve"> Subcontractor Commitment Form is to be submitted as a part of the Respondent’s proposal</w:t>
      </w:r>
      <w:r w:rsidRPr="006B1296">
        <w:rPr>
          <w:rFonts w:asciiTheme="minorHAnsi" w:hAnsiTheme="minorHAnsi" w:cstheme="minorHAnsi"/>
          <w:color w:val="808080"/>
        </w:rPr>
        <w:t xml:space="preserve">.  </w:t>
      </w:r>
      <w:proofErr w:type="gramStart"/>
      <w:r w:rsidRPr="006B1296">
        <w:rPr>
          <w:rFonts w:asciiTheme="minorHAnsi" w:hAnsiTheme="minorHAnsi" w:cstheme="minorHAnsi"/>
        </w:rPr>
        <w:t>In order for</w:t>
      </w:r>
      <w:proofErr w:type="gramEnd"/>
      <w:r w:rsidRPr="006B1296">
        <w:rPr>
          <w:rFonts w:asciiTheme="minorHAnsi" w:hAnsiTheme="minorHAnsi" w:cstheme="minorHAnsi"/>
        </w:rPr>
        <w:t xml:space="preserve"> the subcontractor commitment to result in evaluation points for the Respondent, the entity must be on the </w:t>
      </w:r>
      <w:r w:rsidR="00214CAD" w:rsidRPr="00B05113">
        <w:rPr>
          <w:rFonts w:asciiTheme="minorHAnsi" w:eastAsiaTheme="majorEastAsia" w:hAnsiTheme="minorHAnsi" w:cstheme="minorHAnsi"/>
        </w:rPr>
        <w:t>State of Indiana Certified M/W/IVOSB list</w:t>
      </w:r>
      <w:r w:rsidR="00214CAD">
        <w:rPr>
          <w:rFonts w:asciiTheme="minorHAnsi" w:hAnsiTheme="minorHAnsi" w:cstheme="minorHAnsi"/>
        </w:rPr>
        <w:t xml:space="preserve"> at </w:t>
      </w:r>
      <w:hyperlink r:id="rId11" w:history="1">
        <w:r w:rsidR="00214CAD" w:rsidRPr="00EC5D47">
          <w:rPr>
            <w:rStyle w:val="Hyperlink"/>
            <w:rFonts w:asciiTheme="minorHAnsi" w:hAnsiTheme="minorHAnsi" w:cstheme="minorHAnsi"/>
          </w:rPr>
          <w:t>https://www.in.gov/idoa/mwbe</w:t>
        </w:r>
      </w:hyperlink>
      <w:r w:rsidR="00214CAD">
        <w:rPr>
          <w:rFonts w:asciiTheme="minorHAnsi" w:hAnsiTheme="minorHAnsi" w:cstheme="minorHAnsi"/>
        </w:rPr>
        <w:t>.</w:t>
      </w:r>
    </w:p>
    <w:p w14:paraId="5E8048B1" w14:textId="0797433D" w:rsidR="000C1BA4" w:rsidRPr="00981026" w:rsidRDefault="00903E93" w:rsidP="000C1BA4">
      <w:pPr>
        <w:rPr>
          <w:rFonts w:asciiTheme="minorHAnsi" w:hAnsiTheme="minorHAnsi" w:cstheme="minorHAnsi"/>
          <w:sz w:val="18"/>
        </w:rPr>
      </w:pPr>
      <w:r w:rsidRPr="00981026">
        <w:rPr>
          <w:rFonts w:asciiTheme="minorHAnsi" w:hAnsiTheme="minorHAnsi" w:cstheme="minorHAnsi"/>
        </w:rPr>
        <w:t xml:space="preserve">     </w:t>
      </w:r>
    </w:p>
    <w:p w14:paraId="323F5B9F" w14:textId="2973E2BC" w:rsidR="007A6E7B" w:rsidRPr="00981026" w:rsidRDefault="000C1BA4" w:rsidP="007A6E7B">
      <w:pPr>
        <w:rPr>
          <w:rFonts w:asciiTheme="minorHAnsi" w:hAnsiTheme="minorHAnsi" w:cstheme="minorHAnsi"/>
        </w:rPr>
      </w:pPr>
      <w:r w:rsidRPr="00981026">
        <w:rPr>
          <w:rFonts w:asciiTheme="minorHAnsi" w:hAnsiTheme="minorHAnsi" w:cstheme="minorHAnsi"/>
        </w:rPr>
        <w:t xml:space="preserve">If participation is met through use of </w:t>
      </w:r>
      <w:r w:rsidR="00043E58" w:rsidRPr="00981026">
        <w:rPr>
          <w:rFonts w:asciiTheme="minorHAnsi" w:hAnsiTheme="minorHAnsi" w:cstheme="minorHAnsi"/>
        </w:rPr>
        <w:t xml:space="preserve">respondents </w:t>
      </w:r>
      <w:r w:rsidRPr="00981026">
        <w:rPr>
          <w:rFonts w:asciiTheme="minorHAnsi" w:hAnsiTheme="minorHAnsi" w:cstheme="minorHAnsi"/>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981026">
        <w:rPr>
          <w:rFonts w:asciiTheme="minorHAnsi" w:hAnsiTheme="minorHAnsi" w:cstheme="minorHAnsi"/>
          <w:color w:val="000000"/>
        </w:rPr>
        <w:t>The amount entered in “</w:t>
      </w:r>
      <w:r w:rsidRPr="00981026">
        <w:rPr>
          <w:rFonts w:asciiTheme="minorHAnsi" w:hAnsiTheme="minorHAnsi" w:cstheme="minorHAnsi"/>
          <w:b/>
        </w:rPr>
        <w:t>TOTAL BID AMOUNT</w:t>
      </w:r>
      <w:r w:rsidRPr="00981026">
        <w:rPr>
          <w:rFonts w:asciiTheme="minorHAnsi" w:hAnsiTheme="minorHAnsi" w:cstheme="minorHAnsi"/>
          <w:color w:val="000000"/>
        </w:rPr>
        <w:t>” should match the amount</w:t>
      </w:r>
      <w:r w:rsidR="008F3781">
        <w:rPr>
          <w:rFonts w:asciiTheme="minorHAnsi" w:hAnsiTheme="minorHAnsi" w:cstheme="minorHAnsi"/>
          <w:color w:val="000000"/>
        </w:rPr>
        <w:t>s</w:t>
      </w:r>
      <w:r w:rsidRPr="00981026">
        <w:rPr>
          <w:rFonts w:asciiTheme="minorHAnsi" w:hAnsiTheme="minorHAnsi" w:cstheme="minorHAnsi"/>
          <w:color w:val="000000"/>
        </w:rPr>
        <w:t xml:space="preserve"> entered in the </w:t>
      </w:r>
      <w:r w:rsidRPr="00981026">
        <w:rPr>
          <w:rFonts w:asciiTheme="minorHAnsi" w:hAnsiTheme="minorHAnsi" w:cstheme="minorHAnsi"/>
          <w:b/>
          <w:bCs/>
        </w:rPr>
        <w:t>Attachment D</w:t>
      </w:r>
      <w:r w:rsidR="008F3781">
        <w:rPr>
          <w:rFonts w:asciiTheme="minorHAnsi" w:hAnsiTheme="minorHAnsi" w:cstheme="minorHAnsi"/>
          <w:b/>
          <w:bCs/>
        </w:rPr>
        <w:t xml:space="preserve"> and D1</w:t>
      </w:r>
      <w:r w:rsidRPr="00981026">
        <w:rPr>
          <w:rFonts w:asciiTheme="minorHAnsi" w:hAnsiTheme="minorHAnsi" w:cstheme="minorHAnsi"/>
          <w:color w:val="000000"/>
        </w:rPr>
        <w:t>, Cost Proposal Template</w:t>
      </w:r>
      <w:r w:rsidR="00981026" w:rsidRPr="00981026">
        <w:rPr>
          <w:rFonts w:asciiTheme="minorHAnsi" w:hAnsiTheme="minorHAnsi" w:cstheme="minorHAnsi"/>
          <w:color w:val="000000"/>
        </w:rPr>
        <w:t xml:space="preserve"> </w:t>
      </w:r>
      <w:r w:rsidR="008F3781" w:rsidRPr="00AF1502">
        <w:rPr>
          <w:rFonts w:asciiTheme="minorHAnsi" w:hAnsiTheme="minorHAnsi" w:cstheme="minorHAnsi"/>
          <w:i/>
          <w:iCs/>
          <w:color w:val="FF0000"/>
        </w:rPr>
        <w:t>[</w:t>
      </w:r>
      <w:r w:rsidR="00731AAF">
        <w:rPr>
          <w:rFonts w:asciiTheme="minorHAnsi" w:hAnsiTheme="minorHAnsi" w:cstheme="minorHAnsi"/>
          <w:i/>
          <w:iCs/>
          <w:color w:val="FF0000"/>
        </w:rPr>
        <w:t xml:space="preserve">sum of cell </w:t>
      </w:r>
      <w:r w:rsidR="008F3781" w:rsidRPr="00AF1502">
        <w:rPr>
          <w:rFonts w:asciiTheme="minorHAnsi" w:hAnsiTheme="minorHAnsi" w:cstheme="minorHAnsi"/>
          <w:i/>
          <w:iCs/>
          <w:color w:val="FF0000"/>
        </w:rPr>
        <w:t xml:space="preserve">F63 in both </w:t>
      </w:r>
      <w:r w:rsidR="00731AAF">
        <w:rPr>
          <w:rFonts w:asciiTheme="minorHAnsi" w:hAnsiTheme="minorHAnsi" w:cstheme="minorHAnsi"/>
          <w:i/>
          <w:iCs/>
          <w:color w:val="FF0000"/>
        </w:rPr>
        <w:t xml:space="preserve">Cost Proposal </w:t>
      </w:r>
      <w:r w:rsidR="008F3781" w:rsidRPr="00AF1502">
        <w:rPr>
          <w:rFonts w:asciiTheme="minorHAnsi" w:hAnsiTheme="minorHAnsi" w:cstheme="minorHAnsi"/>
          <w:i/>
          <w:iCs/>
          <w:color w:val="FF0000"/>
        </w:rPr>
        <w:t>documents</w:t>
      </w:r>
      <w:r w:rsidR="00731AAF">
        <w:rPr>
          <w:rFonts w:asciiTheme="minorHAnsi" w:hAnsiTheme="minorHAnsi" w:cstheme="minorHAnsi"/>
          <w:i/>
          <w:iCs/>
          <w:color w:val="FF0000"/>
        </w:rPr>
        <w:t>,</w:t>
      </w:r>
      <w:r w:rsidR="008F3781" w:rsidRPr="00AF1502">
        <w:rPr>
          <w:rFonts w:asciiTheme="minorHAnsi" w:hAnsiTheme="minorHAnsi" w:cstheme="minorHAnsi"/>
          <w:i/>
          <w:iCs/>
          <w:color w:val="FF0000"/>
        </w:rPr>
        <w:t xml:space="preserve"> respectively]</w:t>
      </w:r>
      <w:r w:rsidRPr="00981026">
        <w:rPr>
          <w:rFonts w:asciiTheme="minorHAnsi" w:hAnsiTheme="minorHAnsi" w:cstheme="minorHAnsi"/>
          <w:color w:val="000000"/>
        </w:rPr>
        <w:t>.</w:t>
      </w:r>
      <w:r w:rsidR="007A6E7B" w:rsidRPr="00981026">
        <w:rPr>
          <w:rFonts w:asciiTheme="minorHAnsi" w:hAnsiTheme="minorHAnsi" w:cstheme="minorHAnsi"/>
          <w:color w:val="000000"/>
        </w:rPr>
        <w:t xml:space="preserve"> </w:t>
      </w:r>
      <w:r w:rsidR="007A6E7B"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p w14:paraId="74FE6B04" w14:textId="77777777" w:rsidR="000C1BA4" w:rsidRPr="00981026" w:rsidRDefault="000C1BA4" w:rsidP="000C1BA4">
      <w:pPr>
        <w:rPr>
          <w:rFonts w:asciiTheme="minorHAnsi" w:hAnsiTheme="minorHAnsi" w:cstheme="minorHAnsi"/>
          <w:sz w:val="18"/>
        </w:rPr>
      </w:pPr>
    </w:p>
    <w:p w14:paraId="5F5C798E" w14:textId="1831B271" w:rsidR="000C1BA4" w:rsidRPr="00981026" w:rsidRDefault="000C1BA4" w:rsidP="000C1BA4">
      <w:pPr>
        <w:rPr>
          <w:rFonts w:asciiTheme="minorHAnsi" w:hAnsiTheme="minorHAnsi" w:cstheme="minorHAnsi"/>
        </w:rPr>
      </w:pPr>
      <w:r w:rsidRPr="00981026">
        <w:rPr>
          <w:rFonts w:asciiTheme="minorHAnsi" w:hAnsiTheme="minorHAnsi" w:cstheme="minorHAnsi"/>
        </w:rPr>
        <w:t>Failure to meet these goals will affect the evaluation of your Proposal. The Department reserves the right to verify all information included on the M</w:t>
      </w:r>
      <w:r w:rsidR="00043E58" w:rsidRPr="00981026">
        <w:rPr>
          <w:rFonts w:asciiTheme="minorHAnsi" w:hAnsiTheme="minorHAnsi" w:cstheme="minorHAnsi"/>
        </w:rPr>
        <w:t>BE/</w:t>
      </w:r>
      <w:r w:rsidRPr="00981026">
        <w:rPr>
          <w:rFonts w:asciiTheme="minorHAnsi" w:hAnsiTheme="minorHAnsi" w:cstheme="minorHAnsi"/>
        </w:rPr>
        <w:t>WBE Subcontractor Commitment Form.</w:t>
      </w:r>
    </w:p>
    <w:p w14:paraId="79B01539" w14:textId="77777777" w:rsidR="000C1BA4" w:rsidRPr="00981026" w:rsidRDefault="000C1BA4" w:rsidP="000C1BA4">
      <w:pPr>
        <w:rPr>
          <w:rFonts w:asciiTheme="minorHAnsi" w:hAnsiTheme="minorHAnsi" w:cstheme="minorHAnsi"/>
          <w:sz w:val="18"/>
        </w:rPr>
      </w:pPr>
    </w:p>
    <w:p w14:paraId="732B2756" w14:textId="77777777" w:rsidR="000C1BA4" w:rsidRPr="00981026" w:rsidRDefault="000C1BA4" w:rsidP="000C1BA4">
      <w:pPr>
        <w:rPr>
          <w:rFonts w:asciiTheme="minorHAnsi" w:hAnsiTheme="minorHAnsi" w:cstheme="minorHAnsi"/>
          <w:b/>
        </w:rPr>
      </w:pPr>
      <w:r w:rsidRPr="00981026">
        <w:rPr>
          <w:rFonts w:asciiTheme="minorHAnsi" w:hAnsiTheme="minorHAnsi" w:cstheme="minorHAnsi"/>
          <w:b/>
        </w:rPr>
        <w:t>Prime Contractors must ensure that the proposed subcontractors meet the following criteria:</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00214CAD">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2"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A Prime Contractor who is an MBE or WBE must meet subcontractor goals by using other listed certified firms.  Certified Prime Contractors cannot count their own workforce or companies to meet this requirement</w:t>
            </w:r>
            <w:ins w:id="0" w:author="Coble, Roxie" w:date="2021-07-27T11:10:00Z">
              <w:r w:rsidR="00535493" w:rsidRPr="00727FFB">
                <w:rPr>
                  <w:rFonts w:asciiTheme="minorHAnsi" w:hAnsiTheme="minorHAnsi" w:cstheme="minorHAnsi"/>
                  <w:sz w:val="22"/>
                  <w:szCs w:val="22"/>
                </w:rPr>
                <w:t xml:space="preserve"> </w:t>
              </w:r>
            </w:ins>
            <w:r w:rsidR="00DE4BB7" w:rsidRPr="00727FFB">
              <w:rPr>
                <w:rFonts w:asciiTheme="minorHAnsi" w:hAnsiTheme="minorHAnsi" w:cstheme="minorHAns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1"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1"/>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w:t>
      </w:r>
      <w:r w:rsidRPr="00981026">
        <w:rPr>
          <w:rFonts w:asciiTheme="minorHAnsi" w:hAnsiTheme="minorHAnsi" w:cstheme="minorHAnsi"/>
        </w:rPr>
        <w:lastRenderedPageBreak/>
        <w:t>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2" w:name="_Hlk79140583"/>
      <w:r w:rsidR="00502DD1" w:rsidRPr="00981026">
        <w:rPr>
          <w:rFonts w:asciiTheme="minorHAnsi" w:hAnsiTheme="minorHAnsi" w:cstheme="minorHAnsi"/>
          <w:sz w:val="22"/>
          <w:szCs w:val="22"/>
        </w:rPr>
        <w:t>the rules and requirements</w:t>
      </w:r>
      <w:bookmarkEnd w:id="2"/>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3"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3"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3"/>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4" w:name="OLE_LINK1"/>
      <w:bookmarkStart w:id="5" w:name="OLE_LINK2"/>
      <w:r w:rsidR="00FD302B" w:rsidRPr="00981026">
        <w:rPr>
          <w:rFonts w:asciiTheme="minorHAnsi" w:hAnsiTheme="minorHAnsi" w:cstheme="minorHAnsi"/>
          <w:b/>
        </w:rPr>
        <w:t>MBE/WBE SUBCONTRACTOR COMMITMENT FORM</w:t>
      </w:r>
      <w:bookmarkEnd w:id="4"/>
      <w:bookmarkEnd w:id="5"/>
    </w:p>
    <w:p w14:paraId="1638D622" w14:textId="25171B31"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00723572">
        <w:tc>
          <w:tcPr>
            <w:tcW w:w="10800" w:type="dxa"/>
            <w:tcBorders>
              <w:bottom w:val="single" w:sz="4" w:space="0" w:color="auto"/>
            </w:tcBorders>
          </w:tcPr>
          <w:p w14:paraId="1D7BA5C7" w14:textId="70E15F82" w:rsidR="007C6B08" w:rsidRPr="00981026" w:rsidRDefault="00A60F58" w:rsidP="00120B5D">
            <w:pPr>
              <w:rPr>
                <w:rFonts w:asciiTheme="minorHAnsi" w:hAnsiTheme="minorHAnsi" w:cstheme="minorHAnsi"/>
                <w:b/>
                <w:sz w:val="22"/>
              </w:rPr>
            </w:pPr>
            <w:r w:rsidRPr="00981026">
              <w:rPr>
                <w:rFonts w:asciiTheme="minorHAnsi" w:hAnsiTheme="minorHAnsi" w:cstheme="minorHAnsi"/>
                <w:b/>
                <w:sz w:val="22"/>
              </w:rPr>
              <w:t>RFP</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r w:rsidR="007C6B08" w:rsidRPr="00981026">
              <w:rPr>
                <w:rFonts w:asciiTheme="minorHAnsi" w:hAnsiTheme="minorHAnsi" w:cstheme="minorHAnsi"/>
                <w:b/>
                <w:sz w:val="22"/>
              </w:rPr>
              <w:t xml:space="preserve"> </w:t>
            </w:r>
            <w:r w:rsidR="004B3E22">
              <w:rPr>
                <w:rFonts w:asciiTheme="minorHAnsi" w:hAnsiTheme="minorHAnsi" w:cstheme="minorHAnsi"/>
                <w:b/>
                <w:sz w:val="22"/>
              </w:rPr>
              <w:t>24-76653</w:t>
            </w:r>
          </w:p>
        </w:tc>
      </w:tr>
      <w:tr w:rsidR="00120B5D" w:rsidRPr="00981026" w14:paraId="4531685F" w14:textId="77777777" w:rsidTr="00723572">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00723572">
        <w:tc>
          <w:tcPr>
            <w:tcW w:w="10800" w:type="dxa"/>
            <w:tcBorders>
              <w:bottom w:val="single" w:sz="4" w:space="0" w:color="auto"/>
            </w:tcBorders>
          </w:tcPr>
          <w:p w14:paraId="4B162558" w14:textId="3A03AC0F" w:rsidR="00120B5D" w:rsidRPr="008133BB" w:rsidRDefault="00120B5D" w:rsidP="00FB30ED">
            <w:pPr>
              <w:tabs>
                <w:tab w:val="left" w:pos="390"/>
              </w:tabs>
            </w:pPr>
            <w:r w:rsidRPr="00981026">
              <w:rPr>
                <w:rFonts w:asciiTheme="minorHAnsi" w:hAnsiTheme="minorHAnsi" w:cstheme="minorHAnsi"/>
                <w:b/>
                <w:sz w:val="22"/>
              </w:rPr>
              <w:t>TOTAL BID AMOUNT:</w:t>
            </w:r>
            <w:r w:rsidR="008133BB">
              <w:rPr>
                <w:rFonts w:asciiTheme="minorHAnsi" w:hAnsiTheme="minorHAnsi" w:cstheme="minorHAnsi"/>
                <w:b/>
                <w:sz w:val="22"/>
              </w:rPr>
              <w:t xml:space="preserve">   </w:t>
            </w:r>
            <w:r w:rsidR="005F3A5D" w:rsidRPr="00183E10">
              <w:rPr>
                <w:rFonts w:asciiTheme="minorHAnsi" w:hAnsiTheme="minorHAnsi" w:cstheme="minorHAnsi"/>
                <w:bCs/>
                <w:color w:val="0033AB"/>
                <w:sz w:val="22"/>
              </w:rPr>
              <w:t>$24,024,899.90</w:t>
            </w:r>
          </w:p>
        </w:tc>
      </w:tr>
    </w:tbl>
    <w:p w14:paraId="37D3BE15" w14:textId="027AECB7" w:rsidR="00120B5D" w:rsidRPr="00981026" w:rsidRDefault="008133BB" w:rsidP="006C5765">
      <w:pPr>
        <w:ind w:right="720"/>
        <w:rPr>
          <w:rFonts w:asciiTheme="minorHAnsi" w:hAnsiTheme="minorHAnsi" w:cstheme="minorHAnsi"/>
          <w:sz w:val="22"/>
        </w:rPr>
      </w:pPr>
      <w:r w:rsidRPr="00B1256C">
        <w:rPr>
          <w:rFonts w:asciiTheme="minorHAnsi" w:hAnsiTheme="minorHAnsi" w:cstheme="minorHAnsi"/>
          <w:noProof/>
          <w:sz w:val="22"/>
        </w:rPr>
        <mc:AlternateContent>
          <mc:Choice Requires="wps">
            <w:drawing>
              <wp:anchor distT="45720" distB="45720" distL="114300" distR="114300" simplePos="0" relativeHeight="251659264" behindDoc="0" locked="0" layoutInCell="1" allowOverlap="1" wp14:anchorId="275A372E" wp14:editId="655F14A5">
                <wp:simplePos x="0" y="0"/>
                <wp:positionH relativeFrom="column">
                  <wp:posOffset>3810</wp:posOffset>
                </wp:positionH>
                <wp:positionV relativeFrom="paragraph">
                  <wp:posOffset>139065</wp:posOffset>
                </wp:positionV>
                <wp:extent cx="272415" cy="2571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 cy="257175"/>
                        </a:xfrm>
                        <a:prstGeom prst="rect">
                          <a:avLst/>
                        </a:prstGeom>
                        <a:noFill/>
                        <a:ln w="9525">
                          <a:noFill/>
                          <a:miter lim="800000"/>
                          <a:headEnd/>
                          <a:tailEnd/>
                        </a:ln>
                      </wps:spPr>
                      <wps:txbx>
                        <w:txbxContent>
                          <w:p w14:paraId="420CC0EE" w14:textId="65169B9D" w:rsidR="00B1256C" w:rsidRPr="00B1256C" w:rsidRDefault="00B1256C">
                            <w:pPr>
                              <w:rPr>
                                <w:color w:val="0033AB"/>
                                <w:sz w:val="18"/>
                                <w:szCs w:val="18"/>
                              </w:rPr>
                            </w:pPr>
                            <w:r w:rsidRPr="00B1256C">
                              <w:rPr>
                                <w:color w:val="0033AB"/>
                                <w:sz w:val="18"/>
                                <w:szCs w:val="18"/>
                              </w:rPr>
                              <w:t>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75A372E" id="_x0000_t202" coordsize="21600,21600" o:spt="202" path="m,l,21600r21600,l21600,xe">
                <v:stroke joinstyle="miter"/>
                <v:path gradientshapeok="t" o:connecttype="rect"/>
              </v:shapetype>
              <v:shape id="Text Box 2" o:spid="_x0000_s1026" type="#_x0000_t202" style="position:absolute;margin-left:.3pt;margin-top:10.95pt;width:21.45pt;height:20.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" filled="f" stroked="f">
                <v:textbox>
                  <w:txbxContent>
                    <w:p w14:paraId="420CC0EE" w14:textId="65169B9D" w:rsidR="00B1256C" w:rsidRPr="00B1256C" w:rsidRDefault="00B1256C">
                      <w:pPr>
                        <w:rPr>
                          <w:color w:val="0033AB"/>
                          <w:sz w:val="18"/>
                          <w:szCs w:val="18"/>
                        </w:rPr>
                      </w:pPr>
                      <w:r w:rsidRPr="00B1256C">
                        <w:rPr>
                          <w:color w:val="0033AB"/>
                          <w:sz w:val="18"/>
                          <w:szCs w:val="18"/>
                        </w:rPr>
                        <w:t>x</w:t>
                      </w:r>
                    </w:p>
                  </w:txbxContent>
                </v:textbox>
              </v:shape>
            </w:pict>
          </mc:Fallback>
        </mc:AlternateConten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3"/>
        <w:gridCol w:w="358"/>
        <w:gridCol w:w="2672"/>
        <w:gridCol w:w="2667"/>
      </w:tblGrid>
      <w:tr w:rsidR="002F493F" w:rsidRPr="00981026" w14:paraId="7813CDFB" w14:textId="77777777" w:rsidTr="2553AF4C">
        <w:tc>
          <w:tcPr>
            <w:tcW w:w="5160" w:type="dxa"/>
          </w:tcPr>
          <w:p w14:paraId="512FF655" w14:textId="010CA309" w:rsidR="002F493F" w:rsidRPr="00981026" w:rsidRDefault="4BE5B3F5" w:rsidP="2553AF4C">
            <w:pPr>
              <w:rPr>
                <w:rFonts w:asciiTheme="minorHAnsi" w:hAnsiTheme="minorHAnsi" w:cstheme="minorBidi"/>
                <w:b/>
                <w:bCs/>
                <w:sz w:val="22"/>
                <w:szCs w:val="22"/>
              </w:rPr>
            </w:pPr>
            <w:proofErr w:type="gramStart"/>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proofErr w:type="gramEnd"/>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2553AF4C">
        <w:tc>
          <w:tcPr>
            <w:tcW w:w="5160" w:type="dxa"/>
            <w:vMerge w:val="restart"/>
          </w:tcPr>
          <w:p w14:paraId="2AD21D48" w14:textId="4CBA8479"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r w:rsidR="00B1256C" w:rsidRPr="00113BE5">
              <w:rPr>
                <w:rFonts w:asciiTheme="minorHAnsi" w:hAnsiTheme="minorHAnsi" w:cstheme="minorHAnsi"/>
                <w:bCs/>
                <w:color w:val="0033AB"/>
                <w:sz w:val="22"/>
              </w:rPr>
              <w:t>Sondhi Solutions</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5A891BEB"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r w:rsidR="00B1256C">
              <w:rPr>
                <w:rFonts w:asciiTheme="minorHAnsi" w:hAnsiTheme="minorHAnsi" w:cstheme="minorHAnsi"/>
                <w:b/>
                <w:sz w:val="22"/>
              </w:rPr>
              <w:t xml:space="preserve">    </w:t>
            </w:r>
            <w:r w:rsidR="00B1256C" w:rsidRPr="00B1256C">
              <w:rPr>
                <w:rFonts w:asciiTheme="minorHAnsi" w:hAnsiTheme="minorHAnsi" w:cstheme="minorHAnsi"/>
                <w:b/>
                <w:color w:val="FF0000"/>
                <w:sz w:val="22"/>
              </w:rPr>
              <w:t xml:space="preserve"> </w:t>
            </w:r>
            <w:r w:rsidR="008133BB" w:rsidRPr="00B1256C">
              <w:rPr>
                <w:rFonts w:asciiTheme="minorHAnsi" w:hAnsiTheme="minorHAnsi" w:cstheme="minorHAnsi"/>
                <w:b/>
                <w:color w:val="0033AB"/>
                <w:sz w:val="22"/>
              </w:rPr>
              <w:t xml:space="preserve"> </w:t>
            </w:r>
            <w:r w:rsidR="008133BB" w:rsidRPr="00113BE5">
              <w:rPr>
                <w:rFonts w:asciiTheme="minorHAnsi" w:hAnsiTheme="minorHAnsi" w:cstheme="minorHAnsi"/>
                <w:bCs/>
                <w:color w:val="0033AB"/>
                <w:sz w:val="22"/>
              </w:rPr>
              <w:t>Jason Sondhi</w:t>
            </w:r>
          </w:p>
        </w:tc>
      </w:tr>
      <w:tr w:rsidR="00AD6963" w:rsidRPr="00981026" w14:paraId="36BDEDE8" w14:textId="77777777" w:rsidTr="2553AF4C">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2553AF4C">
        <w:tc>
          <w:tcPr>
            <w:tcW w:w="5160" w:type="dxa"/>
            <w:vMerge w:val="restart"/>
            <w:shd w:val="clear" w:color="auto" w:fill="auto"/>
          </w:tcPr>
          <w:p w14:paraId="11E622E8" w14:textId="77777777" w:rsidR="00AD6963" w:rsidRPr="00113BE5" w:rsidRDefault="00AD6963" w:rsidP="00FB30ED">
            <w:pPr>
              <w:rPr>
                <w:rFonts w:asciiTheme="minorHAnsi" w:hAnsiTheme="minorHAnsi" w:cstheme="minorHAnsi"/>
                <w:bCs/>
                <w:color w:val="0033AB"/>
                <w:sz w:val="22"/>
              </w:rPr>
            </w:pPr>
            <w:r w:rsidRPr="00981026">
              <w:rPr>
                <w:rFonts w:asciiTheme="minorHAnsi" w:hAnsiTheme="minorHAnsi" w:cstheme="minorHAnsi"/>
                <w:b/>
                <w:sz w:val="22"/>
              </w:rPr>
              <w:t>Address:</w:t>
            </w:r>
            <w:r w:rsidR="00B1256C">
              <w:rPr>
                <w:rFonts w:asciiTheme="minorHAnsi" w:hAnsiTheme="minorHAnsi" w:cstheme="minorHAnsi"/>
                <w:b/>
                <w:sz w:val="22"/>
              </w:rPr>
              <w:t xml:space="preserve"> </w:t>
            </w:r>
            <w:r w:rsidR="00B1256C" w:rsidRPr="00113BE5">
              <w:rPr>
                <w:rFonts w:asciiTheme="minorHAnsi" w:hAnsiTheme="minorHAnsi" w:cstheme="minorHAnsi"/>
                <w:bCs/>
                <w:color w:val="0033AB"/>
                <w:sz w:val="22"/>
              </w:rPr>
              <w:t>135 N. Pennsylvania Street, Suite 2300</w:t>
            </w:r>
          </w:p>
          <w:p w14:paraId="2F5C9F72" w14:textId="21961F88" w:rsidR="00B1256C" w:rsidRPr="00981026" w:rsidRDefault="00B1256C" w:rsidP="00FB30ED">
            <w:pPr>
              <w:rPr>
                <w:rFonts w:asciiTheme="minorHAnsi" w:hAnsiTheme="minorHAnsi" w:cstheme="minorHAnsi"/>
                <w:b/>
                <w:sz w:val="22"/>
              </w:rPr>
            </w:pPr>
            <w:r w:rsidRPr="00113BE5">
              <w:rPr>
                <w:rFonts w:asciiTheme="minorHAnsi" w:hAnsiTheme="minorHAnsi" w:cstheme="minorHAnsi"/>
                <w:bCs/>
                <w:color w:val="0033AB"/>
                <w:sz w:val="22"/>
              </w:rPr>
              <w:t xml:space="preserve">                 Indianapolis, IN 46204</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5CDBC3FE"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r w:rsidR="00B1256C">
              <w:rPr>
                <w:rFonts w:asciiTheme="minorHAnsi" w:hAnsiTheme="minorHAnsi" w:cstheme="minorHAnsi"/>
                <w:b/>
                <w:sz w:val="22"/>
              </w:rPr>
              <w:t xml:space="preserve">    </w:t>
            </w:r>
            <w:r w:rsidR="00B1256C" w:rsidRPr="00B1256C">
              <w:rPr>
                <w:rFonts w:asciiTheme="minorHAnsi" w:hAnsiTheme="minorHAnsi" w:cstheme="minorHAnsi"/>
                <w:b/>
                <w:color w:val="FF0000"/>
                <w:sz w:val="22"/>
              </w:rPr>
              <w:t xml:space="preserve"> </w:t>
            </w:r>
            <w:r w:rsidR="00113BE5">
              <w:rPr>
                <w:rFonts w:asciiTheme="minorHAnsi" w:hAnsiTheme="minorHAnsi" w:cstheme="minorHAnsi"/>
                <w:b/>
                <w:color w:val="0033AB"/>
                <w:sz w:val="22"/>
              </w:rPr>
              <w:t xml:space="preserve"> </w:t>
            </w:r>
            <w:r w:rsidR="00113BE5" w:rsidRPr="00113BE5">
              <w:rPr>
                <w:rFonts w:asciiTheme="minorHAnsi" w:hAnsiTheme="minorHAnsi" w:cstheme="minorHAnsi"/>
                <w:bCs/>
                <w:color w:val="0033AB"/>
                <w:sz w:val="22"/>
              </w:rPr>
              <w:t>jason@sondhisolutions.com</w:t>
            </w:r>
          </w:p>
        </w:tc>
      </w:tr>
      <w:tr w:rsidR="00AD6963" w:rsidRPr="00981026" w14:paraId="3BA6C88C" w14:textId="77777777" w:rsidTr="2553AF4C">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2553AF4C">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6B4EFCB" w:rsidR="00AB1FB2" w:rsidRPr="00113BE5" w:rsidRDefault="00AB1FB2" w:rsidP="00FB30ED">
            <w:pPr>
              <w:rPr>
                <w:rFonts w:asciiTheme="minorHAnsi" w:hAnsiTheme="minorHAnsi" w:cstheme="minorHAnsi"/>
                <w:bCs/>
                <w:sz w:val="22"/>
              </w:rPr>
            </w:pPr>
            <w:r w:rsidRPr="00981026">
              <w:rPr>
                <w:rFonts w:asciiTheme="minorHAnsi" w:hAnsiTheme="minorHAnsi" w:cstheme="minorHAnsi"/>
                <w:b/>
                <w:sz w:val="22"/>
              </w:rPr>
              <w:t xml:space="preserve"> </w:t>
            </w:r>
            <w:r w:rsidRPr="00113BE5">
              <w:rPr>
                <w:rFonts w:asciiTheme="minorHAnsi" w:hAnsiTheme="minorHAnsi" w:cstheme="minorHAnsi"/>
                <w:bCs/>
                <w:sz w:val="22"/>
              </w:rPr>
              <w:t>(</w:t>
            </w:r>
            <w:r w:rsidR="00113BE5" w:rsidRPr="00113BE5">
              <w:rPr>
                <w:rFonts w:asciiTheme="minorHAnsi" w:hAnsiTheme="minorHAnsi" w:cstheme="minorHAnsi"/>
                <w:bCs/>
                <w:color w:val="0033AB"/>
                <w:sz w:val="22"/>
              </w:rPr>
              <w:t>317</w:t>
            </w:r>
            <w:r w:rsidRPr="00113BE5">
              <w:rPr>
                <w:rFonts w:asciiTheme="minorHAnsi" w:hAnsiTheme="minorHAnsi" w:cstheme="minorHAnsi"/>
                <w:bCs/>
                <w:sz w:val="22"/>
              </w:rPr>
              <w:t>)</w:t>
            </w:r>
            <w:r w:rsidR="00113BE5" w:rsidRPr="00113BE5">
              <w:rPr>
                <w:rFonts w:asciiTheme="minorHAnsi" w:hAnsiTheme="minorHAnsi" w:cstheme="minorHAnsi"/>
                <w:bCs/>
                <w:sz w:val="22"/>
              </w:rPr>
              <w:t xml:space="preserve"> </w:t>
            </w:r>
            <w:r w:rsidR="00113BE5" w:rsidRPr="00113BE5">
              <w:rPr>
                <w:rFonts w:asciiTheme="minorHAnsi" w:hAnsiTheme="minorHAnsi" w:cstheme="minorHAnsi"/>
                <w:bCs/>
                <w:color w:val="0033AB"/>
                <w:sz w:val="22"/>
              </w:rPr>
              <w:t>508.2890</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357AE0E8" w:rsidR="00AB1FB2" w:rsidRPr="00981026" w:rsidRDefault="00AB1FB2" w:rsidP="00FB30ED">
            <w:pPr>
              <w:rPr>
                <w:rFonts w:asciiTheme="minorHAnsi" w:hAnsiTheme="minorHAnsi" w:cstheme="minorHAnsi"/>
                <w:b/>
                <w:sz w:val="22"/>
              </w:rPr>
            </w:pPr>
            <w:proofErr w:type="gramStart"/>
            <w:r w:rsidRPr="00981026">
              <w:rPr>
                <w:rFonts w:asciiTheme="minorHAnsi" w:hAnsiTheme="minorHAnsi" w:cstheme="minorHAnsi"/>
                <w:b/>
                <w:sz w:val="22"/>
              </w:rPr>
              <w:t xml:space="preserve">(  </w:t>
            </w:r>
            <w:proofErr w:type="gramEnd"/>
            <w:r w:rsidRPr="00981026">
              <w:rPr>
                <w:rFonts w:asciiTheme="minorHAnsi" w:hAnsiTheme="minorHAnsi" w:cstheme="minorHAnsi"/>
                <w:b/>
                <w:sz w:val="22"/>
              </w:rPr>
              <w:t xml:space="preserve">     )</w:t>
            </w:r>
            <w:r w:rsidR="00B1256C">
              <w:rPr>
                <w:rFonts w:asciiTheme="minorHAnsi" w:hAnsiTheme="minorHAnsi" w:cstheme="minorHAnsi"/>
                <w:b/>
                <w:sz w:val="22"/>
              </w:rPr>
              <w:t xml:space="preserve">    </w:t>
            </w:r>
            <w:r w:rsidR="00B1256C" w:rsidRPr="00B1256C">
              <w:rPr>
                <w:rFonts w:asciiTheme="minorHAnsi" w:hAnsiTheme="minorHAnsi" w:cstheme="minorHAnsi"/>
                <w:b/>
                <w:color w:val="FF0000"/>
                <w:sz w:val="22"/>
              </w:rPr>
              <w:t xml:space="preserve"> </w:t>
            </w:r>
            <w:r w:rsidR="00EE75CD" w:rsidRPr="00EE75CD">
              <w:rPr>
                <w:rFonts w:asciiTheme="minorHAnsi" w:hAnsiTheme="minorHAnsi" w:cstheme="minorHAnsi"/>
                <w:bCs/>
                <w:color w:val="0033AB"/>
                <w:sz w:val="22"/>
              </w:rPr>
              <w:t xml:space="preserve"> N/A</w:t>
            </w:r>
          </w:p>
        </w:tc>
      </w:tr>
      <w:tr w:rsidR="00AB1FB2" w:rsidRPr="00981026" w14:paraId="4D64833B" w14:textId="77777777" w:rsidTr="2553AF4C">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2553AF4C">
        <w:tc>
          <w:tcPr>
            <w:tcW w:w="5160" w:type="dxa"/>
          </w:tcPr>
          <w:p w14:paraId="240B3E02" w14:textId="04291442" w:rsidR="00AD6963" w:rsidRPr="0093776F" w:rsidRDefault="00F231B1" w:rsidP="00FB30ED">
            <w:pPr>
              <w:rPr>
                <w:rFonts w:asciiTheme="minorHAnsi" w:hAnsiTheme="minorHAnsi" w:cstheme="minorHAnsi"/>
                <w:bCs/>
                <w:color w:val="0033AB"/>
                <w:sz w:val="22"/>
              </w:rPr>
            </w:pPr>
            <w:r w:rsidRPr="00981026">
              <w:rPr>
                <w:rFonts w:asciiTheme="minorHAnsi" w:hAnsiTheme="minorHAnsi" w:cstheme="minorHAnsi"/>
                <w:b/>
                <w:sz w:val="22"/>
              </w:rPr>
              <w:t>Sub-Contract Amount:</w:t>
            </w:r>
            <w:r w:rsidR="00B1256C">
              <w:rPr>
                <w:rFonts w:asciiTheme="minorHAnsi" w:hAnsiTheme="minorHAnsi" w:cstheme="minorHAnsi"/>
                <w:b/>
                <w:sz w:val="22"/>
              </w:rPr>
              <w:t xml:space="preserve">  </w:t>
            </w:r>
            <w:r w:rsidR="0093776F" w:rsidRPr="0093776F">
              <w:rPr>
                <w:rFonts w:asciiTheme="minorHAnsi" w:hAnsiTheme="minorHAnsi" w:cstheme="minorHAnsi"/>
                <w:bCs/>
                <w:color w:val="0033AB"/>
                <w:sz w:val="22"/>
              </w:rPr>
              <w:t>$2,175,000.00</w:t>
            </w:r>
          </w:p>
          <w:p w14:paraId="5E56A8D1" w14:textId="77777777" w:rsidR="002F493F" w:rsidRPr="00981026" w:rsidRDefault="002F493F" w:rsidP="00FB30ED">
            <w:pPr>
              <w:rPr>
                <w:rFonts w:asciiTheme="minorHAnsi" w:hAnsiTheme="minorHAnsi" w:cstheme="minorHAnsi"/>
                <w:b/>
                <w:sz w:val="22"/>
              </w:rPr>
            </w:pPr>
          </w:p>
          <w:p w14:paraId="3D974ED0" w14:textId="3A2DB3BC"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r w:rsidR="00B1256C">
              <w:rPr>
                <w:rFonts w:asciiTheme="minorHAnsi" w:hAnsiTheme="minorHAnsi" w:cstheme="minorHAnsi"/>
                <w:b/>
                <w:sz w:val="22"/>
              </w:rPr>
              <w:t xml:space="preserve">  </w:t>
            </w:r>
            <w:r w:rsidR="00B1256C" w:rsidRPr="00113BE5">
              <w:rPr>
                <w:rFonts w:asciiTheme="minorHAnsi" w:hAnsiTheme="minorHAnsi" w:cstheme="minorHAnsi"/>
                <w:bCs/>
                <w:color w:val="0033AB"/>
                <w:sz w:val="22"/>
              </w:rPr>
              <w:t>8%</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333A4AB9"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34B98D18" w:rsidR="00AD6963" w:rsidRPr="00981026" w:rsidRDefault="007C6B08" w:rsidP="2553AF4C">
            <w:pPr>
              <w:rPr>
                <w:rFonts w:asciiTheme="minorHAnsi" w:hAnsiTheme="minorHAnsi" w:cstheme="minorBidi"/>
                <w:b/>
                <w:bCs/>
                <w:sz w:val="22"/>
                <w:szCs w:val="22"/>
                <w:u w:val="single"/>
              </w:rPr>
            </w:pPr>
            <w:r w:rsidRPr="2553AF4C">
              <w:rPr>
                <w:rFonts w:asciiTheme="minorHAnsi" w:hAnsiTheme="minorHAnsi" w:cstheme="minorBidi"/>
                <w:b/>
                <w:bCs/>
                <w:sz w:val="22"/>
                <w:szCs w:val="22"/>
              </w:rPr>
              <w:t>Describe service/product to be provided</w:t>
            </w:r>
            <w:r w:rsidR="10F12F8B" w:rsidRPr="2553AF4C">
              <w:rPr>
                <w:rFonts w:asciiTheme="minorHAnsi" w:hAnsiTheme="minorHAnsi" w:cstheme="minorBidi"/>
                <w:b/>
                <w:bCs/>
                <w:sz w:val="22"/>
                <w:szCs w:val="22"/>
              </w:rPr>
              <w:t xml:space="preserve"> and </w:t>
            </w:r>
            <w:r w:rsidR="10F12F8B" w:rsidRPr="2553AF4C">
              <w:rPr>
                <w:rFonts w:asciiTheme="minorHAnsi" w:hAnsiTheme="minorHAnsi" w:cstheme="minorBidi"/>
                <w:b/>
                <w:bCs/>
                <w:sz w:val="22"/>
                <w:szCs w:val="22"/>
                <w:u w:val="single"/>
              </w:rPr>
              <w:t xml:space="preserve">how this is a </w:t>
            </w:r>
            <w:r w:rsidR="00041AA9" w:rsidRPr="2553AF4C">
              <w:rPr>
                <w:rFonts w:asciiTheme="minorHAnsi" w:hAnsiTheme="minorHAnsi" w:cstheme="minorBidi"/>
                <w:b/>
                <w:bCs/>
                <w:sz w:val="22"/>
                <w:szCs w:val="22"/>
                <w:u w:val="single"/>
              </w:rPr>
              <w:t xml:space="preserve">Valuable Scope Contribution </w:t>
            </w:r>
            <w:r w:rsidR="10F12F8B" w:rsidRPr="2553AF4C">
              <w:rPr>
                <w:rFonts w:asciiTheme="minorHAnsi" w:hAnsiTheme="minorHAnsi" w:cstheme="minorBidi"/>
                <w:b/>
                <w:bCs/>
                <w:sz w:val="22"/>
                <w:szCs w:val="22"/>
                <w:u w:val="single"/>
              </w:rPr>
              <w:t>of the Contract</w:t>
            </w:r>
            <w:r w:rsidR="600DD359" w:rsidRPr="2553AF4C">
              <w:rPr>
                <w:rFonts w:asciiTheme="minorHAnsi" w:hAnsiTheme="minorHAnsi" w:cstheme="minorBidi"/>
                <w:b/>
                <w:bCs/>
                <w:sz w:val="22"/>
                <w:szCs w:val="22"/>
                <w:u w:val="single"/>
              </w:rPr>
              <w:t>.</w:t>
            </w:r>
          </w:p>
          <w:p w14:paraId="3555EE8D" w14:textId="728B8E5E" w:rsidR="007C6B08" w:rsidRPr="00981026" w:rsidRDefault="008A55A7" w:rsidP="00FB30ED">
            <w:pPr>
              <w:rPr>
                <w:rFonts w:asciiTheme="minorHAnsi" w:hAnsiTheme="minorHAnsi" w:cstheme="minorHAnsi"/>
                <w:b/>
                <w:sz w:val="22"/>
              </w:rPr>
            </w:pPr>
            <w:bookmarkStart w:id="6" w:name="_Hlk152853100"/>
            <w:r w:rsidRPr="00BD0870">
              <w:rPr>
                <w:rFonts w:asciiTheme="minorHAnsi" w:hAnsiTheme="minorHAnsi" w:cstheme="minorHAnsi"/>
                <w:bCs/>
                <w:color w:val="0033AB"/>
                <w:sz w:val="22"/>
              </w:rPr>
              <w:t xml:space="preserve">Sondhi Solutions (Sondhi) is providing call center and case management services to our team for the IOED’s Home Energy Rebate programs. Proven through past partnerships with Sondhi on federally funded programs across the United States, their expertise in this area is critical to program success. They have demonstrated expertise working with other public sector and government clients. Call center services and case management are essential for the Home Energy Rebate programs to address public questions and concerns and manage application statuses and processing. </w:t>
            </w:r>
            <w:bookmarkEnd w:id="6"/>
          </w:p>
        </w:tc>
      </w:tr>
      <w:tr w:rsidR="007C6B08" w:rsidRPr="00981026" w14:paraId="5BB26F4A" w14:textId="77777777" w:rsidTr="2553AF4C">
        <w:tc>
          <w:tcPr>
            <w:tcW w:w="10908" w:type="dxa"/>
            <w:gridSpan w:val="4"/>
          </w:tcPr>
          <w:p w14:paraId="454C4B74" w14:textId="32CCC81E"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49BCA493" w:rsidR="007C6B08" w:rsidRPr="00113BE5" w:rsidRDefault="00B1256C" w:rsidP="00FB30ED">
            <w:pPr>
              <w:rPr>
                <w:rFonts w:asciiTheme="minorHAnsi" w:hAnsiTheme="minorHAnsi" w:cstheme="minorHAnsi"/>
                <w:bCs/>
                <w:color w:val="0033AB"/>
                <w:sz w:val="22"/>
              </w:rPr>
            </w:pPr>
            <w:r w:rsidRPr="00113BE5">
              <w:rPr>
                <w:rFonts w:asciiTheme="minorHAnsi" w:hAnsiTheme="minorHAnsi" w:cstheme="minorHAnsi"/>
                <w:bCs/>
                <w:color w:val="0033AB"/>
                <w:sz w:val="22"/>
              </w:rPr>
              <w:t>2/1/2024 – 3/1/2029</w:t>
            </w:r>
          </w:p>
          <w:p w14:paraId="3F37D350" w14:textId="2023588B" w:rsidR="007C6B08" w:rsidRPr="00981026" w:rsidRDefault="007C6B08" w:rsidP="00FB30ED">
            <w:pPr>
              <w:rPr>
                <w:rFonts w:asciiTheme="minorHAnsi" w:hAnsiTheme="minorHAnsi" w:cstheme="minorHAnsi"/>
                <w:b/>
                <w:sz w:val="22"/>
              </w:rPr>
            </w:pPr>
          </w:p>
        </w:tc>
      </w:tr>
    </w:tbl>
    <w:p w14:paraId="0EA34992" w14:textId="07089661" w:rsidR="006C5765" w:rsidRPr="00981026" w:rsidRDefault="004A5B1C" w:rsidP="00AD6963">
      <w:pPr>
        <w:ind w:right="720"/>
        <w:rPr>
          <w:rFonts w:asciiTheme="minorHAnsi" w:hAnsiTheme="minorHAnsi" w:cstheme="minorHAnsi"/>
          <w:sz w:val="22"/>
        </w:rPr>
      </w:pPr>
      <w:r w:rsidRPr="00B1256C">
        <w:rPr>
          <w:rFonts w:asciiTheme="minorHAnsi" w:hAnsiTheme="minorHAnsi" w:cstheme="minorHAnsi"/>
          <w:noProof/>
          <w:sz w:val="22"/>
        </w:rPr>
        <mc:AlternateContent>
          <mc:Choice Requires="wps">
            <w:drawing>
              <wp:anchor distT="45720" distB="45720" distL="114300" distR="114300" simplePos="0" relativeHeight="251661312" behindDoc="0" locked="0" layoutInCell="1" allowOverlap="1" wp14:anchorId="731F12E2" wp14:editId="2F0751D8">
                <wp:simplePos x="0" y="0"/>
                <wp:positionH relativeFrom="column">
                  <wp:posOffset>1118870</wp:posOffset>
                </wp:positionH>
                <wp:positionV relativeFrom="paragraph">
                  <wp:posOffset>4133215</wp:posOffset>
                </wp:positionV>
                <wp:extent cx="272415" cy="257175"/>
                <wp:effectExtent l="0" t="0" r="0" b="0"/>
                <wp:wrapNone/>
                <wp:docPr id="126831925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 cy="257175"/>
                        </a:xfrm>
                        <a:prstGeom prst="rect">
                          <a:avLst/>
                        </a:prstGeom>
                        <a:noFill/>
                        <a:ln w="9525">
                          <a:noFill/>
                          <a:miter lim="800000"/>
                          <a:headEnd/>
                          <a:tailEnd/>
                        </a:ln>
                      </wps:spPr>
                      <wps:txbx>
                        <w:txbxContent>
                          <w:p w14:paraId="74A16E0C" w14:textId="77777777" w:rsidR="00B1256C" w:rsidRPr="00B1256C" w:rsidRDefault="00B1256C" w:rsidP="00B1256C">
                            <w:pPr>
                              <w:rPr>
                                <w:color w:val="0033AB"/>
                                <w:sz w:val="18"/>
                                <w:szCs w:val="18"/>
                              </w:rPr>
                            </w:pPr>
                            <w:r w:rsidRPr="00B1256C">
                              <w:rPr>
                                <w:color w:val="0033AB"/>
                                <w:sz w:val="18"/>
                                <w:szCs w:val="18"/>
                              </w:rPr>
                              <w:t>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1F12E2" id="_x0000_t202" coordsize="21600,21600" o:spt="202" path="m,l,21600r21600,l21600,xe">
                <v:stroke joinstyle="miter"/>
                <v:path gradientshapeok="t" o:connecttype="rect"/>
              </v:shapetype>
              <v:shape id="_x0000_s1027" type="#_x0000_t202" style="position:absolute;margin-left:88.1pt;margin-top:325.45pt;width:21.45pt;height:20.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" filled="f" stroked="f">
                <v:textbox>
                  <w:txbxContent>
                    <w:p w14:paraId="74A16E0C" w14:textId="77777777" w:rsidR="00B1256C" w:rsidRPr="00B1256C" w:rsidRDefault="00B1256C" w:rsidP="00B1256C">
                      <w:pPr>
                        <w:rPr>
                          <w:color w:val="0033AB"/>
                          <w:sz w:val="18"/>
                          <w:szCs w:val="18"/>
                        </w:rPr>
                      </w:pPr>
                      <w:r w:rsidRPr="00B1256C">
                        <w:rPr>
                          <w:color w:val="0033AB"/>
                          <w:sz w:val="18"/>
                          <w:szCs w:val="18"/>
                        </w:rPr>
                        <w:t>x</w:t>
                      </w:r>
                    </w:p>
                  </w:txbxContent>
                </v:textbox>
              </v:shape>
            </w:pict>
          </mc:Fallback>
        </mc:AlternateConten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9"/>
        <w:gridCol w:w="2669"/>
        <w:gridCol w:w="2666"/>
      </w:tblGrid>
      <w:tr w:rsidR="007C6B08" w:rsidRPr="00981026" w14:paraId="62C1A5AF" w14:textId="77777777" w:rsidTr="2553AF4C">
        <w:tc>
          <w:tcPr>
            <w:tcW w:w="5160" w:type="dxa"/>
          </w:tcPr>
          <w:p w14:paraId="294A1193" w14:textId="5BF33B70"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349A85F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r w:rsidR="00B1256C">
              <w:rPr>
                <w:rFonts w:asciiTheme="minorHAnsi" w:hAnsiTheme="minorHAnsi" w:cstheme="minorHAnsi"/>
                <w:b/>
                <w:sz w:val="22"/>
              </w:rPr>
              <w:t xml:space="preserve">  </w:t>
            </w:r>
            <w:r w:rsidR="00B1256C" w:rsidRPr="00B1256C">
              <w:rPr>
                <w:rFonts w:asciiTheme="minorHAnsi" w:hAnsiTheme="minorHAnsi" w:cstheme="minorHAnsi"/>
                <w:b/>
                <w:color w:val="FF0000"/>
                <w:sz w:val="22"/>
              </w:rPr>
              <w:t xml:space="preserve"> </w:t>
            </w:r>
            <w:r w:rsidR="0028017A" w:rsidRPr="0028017A">
              <w:rPr>
                <w:rFonts w:asciiTheme="minorHAnsi" w:hAnsiTheme="minorHAnsi" w:cstheme="minorHAnsi"/>
                <w:bCs/>
                <w:color w:val="0033AB"/>
                <w:sz w:val="22"/>
              </w:rPr>
              <w:t>RJL Solutions</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E9282B1"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r w:rsidR="00B1256C">
              <w:rPr>
                <w:rFonts w:asciiTheme="minorHAnsi" w:hAnsiTheme="minorHAnsi" w:cstheme="minorHAnsi"/>
                <w:b/>
                <w:sz w:val="22"/>
              </w:rPr>
              <w:t xml:space="preserve">   </w:t>
            </w:r>
            <w:r w:rsidR="00B1256C" w:rsidRPr="00B1256C">
              <w:rPr>
                <w:rFonts w:asciiTheme="minorHAnsi" w:hAnsiTheme="minorHAnsi" w:cstheme="minorHAnsi"/>
                <w:b/>
                <w:color w:val="FF0000"/>
                <w:sz w:val="22"/>
              </w:rPr>
              <w:t xml:space="preserve"> </w:t>
            </w:r>
            <w:r w:rsidR="0028017A" w:rsidRPr="0028017A">
              <w:rPr>
                <w:rFonts w:asciiTheme="minorHAnsi" w:hAnsiTheme="minorHAnsi" w:cstheme="minorHAnsi"/>
                <w:bCs/>
                <w:color w:val="0033AB"/>
                <w:sz w:val="22"/>
              </w:rPr>
              <w:t>Jonathan Blake</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shd w:val="clear" w:color="auto" w:fill="auto"/>
          </w:tcPr>
          <w:p w14:paraId="2492A4E6" w14:textId="77777777" w:rsidR="007C6B08" w:rsidRPr="0028017A" w:rsidRDefault="007C6B08" w:rsidP="00FB30ED">
            <w:pPr>
              <w:rPr>
                <w:rFonts w:asciiTheme="minorHAnsi" w:hAnsiTheme="minorHAnsi" w:cstheme="minorHAnsi"/>
                <w:bCs/>
                <w:color w:val="0033AB"/>
                <w:sz w:val="22"/>
              </w:rPr>
            </w:pPr>
            <w:r w:rsidRPr="00981026">
              <w:rPr>
                <w:rFonts w:asciiTheme="minorHAnsi" w:hAnsiTheme="minorHAnsi" w:cstheme="minorHAnsi"/>
                <w:b/>
                <w:sz w:val="22"/>
              </w:rPr>
              <w:t>Address:</w:t>
            </w:r>
            <w:r w:rsidR="00B1256C">
              <w:rPr>
                <w:rFonts w:asciiTheme="minorHAnsi" w:hAnsiTheme="minorHAnsi" w:cstheme="minorHAnsi"/>
                <w:b/>
                <w:sz w:val="22"/>
              </w:rPr>
              <w:t xml:space="preserve">   </w:t>
            </w:r>
            <w:r w:rsidR="00B1256C" w:rsidRPr="00B1256C">
              <w:rPr>
                <w:rFonts w:asciiTheme="minorHAnsi" w:hAnsiTheme="minorHAnsi" w:cstheme="minorHAnsi"/>
                <w:b/>
                <w:color w:val="FF0000"/>
                <w:sz w:val="22"/>
              </w:rPr>
              <w:t xml:space="preserve"> </w:t>
            </w:r>
            <w:r w:rsidR="0028017A" w:rsidRPr="0028017A">
              <w:rPr>
                <w:rFonts w:asciiTheme="minorHAnsi" w:hAnsiTheme="minorHAnsi" w:cstheme="minorHAnsi"/>
                <w:bCs/>
                <w:color w:val="0033AB"/>
                <w:sz w:val="22"/>
              </w:rPr>
              <w:t>150 W. Market Street, Suite 700</w:t>
            </w:r>
          </w:p>
          <w:p w14:paraId="502A41B0" w14:textId="450D00A0" w:rsidR="0028017A" w:rsidRPr="00981026" w:rsidRDefault="0028017A" w:rsidP="00FB30ED">
            <w:pPr>
              <w:rPr>
                <w:rFonts w:asciiTheme="minorHAnsi" w:hAnsiTheme="minorHAnsi" w:cstheme="minorHAnsi"/>
                <w:b/>
                <w:sz w:val="22"/>
              </w:rPr>
            </w:pPr>
            <w:r w:rsidRPr="0028017A">
              <w:rPr>
                <w:rFonts w:asciiTheme="minorHAnsi" w:hAnsiTheme="minorHAnsi" w:cstheme="minorHAnsi"/>
                <w:bCs/>
                <w:color w:val="0033AB"/>
                <w:sz w:val="22"/>
              </w:rPr>
              <w:t xml:space="preserve">                    Indianapolis, IN 46204</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124C13"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r w:rsidR="00B1256C">
              <w:rPr>
                <w:rFonts w:asciiTheme="minorHAnsi" w:hAnsiTheme="minorHAnsi" w:cstheme="minorHAnsi"/>
                <w:b/>
                <w:sz w:val="22"/>
              </w:rPr>
              <w:t xml:space="preserve">   </w:t>
            </w:r>
            <w:r w:rsidR="00B1256C" w:rsidRPr="00B1256C">
              <w:rPr>
                <w:rFonts w:asciiTheme="minorHAnsi" w:hAnsiTheme="minorHAnsi" w:cstheme="minorHAnsi"/>
                <w:b/>
                <w:color w:val="FF0000"/>
                <w:sz w:val="22"/>
              </w:rPr>
              <w:t xml:space="preserve"> </w:t>
            </w:r>
            <w:r w:rsidR="0028017A" w:rsidRPr="0028017A">
              <w:rPr>
                <w:rFonts w:asciiTheme="minorHAnsi" w:hAnsiTheme="minorHAnsi" w:cstheme="minorHAnsi"/>
                <w:bCs/>
                <w:color w:val="0033AB"/>
                <w:sz w:val="22"/>
              </w:rPr>
              <w:t>jblake@rjlsolutions.com</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A8C2E7C"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w:t>
            </w:r>
            <w:r w:rsidR="0028017A" w:rsidRPr="0028017A">
              <w:rPr>
                <w:rFonts w:asciiTheme="minorHAnsi" w:hAnsiTheme="minorHAnsi" w:cstheme="minorHAnsi"/>
                <w:bCs/>
                <w:color w:val="0033AB"/>
                <w:sz w:val="22"/>
              </w:rPr>
              <w:t>317</w:t>
            </w:r>
            <w:r w:rsidRPr="00981026">
              <w:rPr>
                <w:rFonts w:asciiTheme="minorHAnsi" w:hAnsiTheme="minorHAnsi" w:cstheme="minorHAnsi"/>
                <w:b/>
                <w:sz w:val="22"/>
              </w:rPr>
              <w:t>)</w:t>
            </w:r>
            <w:r w:rsidR="00B1256C">
              <w:rPr>
                <w:rFonts w:asciiTheme="minorHAnsi" w:hAnsiTheme="minorHAnsi" w:cstheme="minorHAnsi"/>
                <w:b/>
                <w:sz w:val="22"/>
              </w:rPr>
              <w:t xml:space="preserve"> </w:t>
            </w:r>
            <w:r w:rsidR="0028017A" w:rsidRPr="0028017A">
              <w:rPr>
                <w:rFonts w:asciiTheme="minorHAnsi" w:hAnsiTheme="minorHAnsi" w:cstheme="minorHAnsi"/>
                <w:bCs/>
                <w:color w:val="0033AB"/>
                <w:sz w:val="22"/>
              </w:rPr>
              <w:t>255.6086</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623AEC2E" w:rsidR="007C6B08" w:rsidRPr="00981026" w:rsidRDefault="007C6B08" w:rsidP="00FB30ED">
            <w:pPr>
              <w:rPr>
                <w:rFonts w:asciiTheme="minorHAnsi" w:hAnsiTheme="minorHAnsi" w:cstheme="minorHAnsi"/>
                <w:b/>
                <w:sz w:val="22"/>
              </w:rPr>
            </w:pPr>
            <w:proofErr w:type="gramStart"/>
            <w:r w:rsidRPr="00981026">
              <w:rPr>
                <w:rFonts w:asciiTheme="minorHAnsi" w:hAnsiTheme="minorHAnsi" w:cstheme="minorHAnsi"/>
                <w:b/>
                <w:sz w:val="22"/>
              </w:rPr>
              <w:t xml:space="preserve">(  </w:t>
            </w:r>
            <w:proofErr w:type="gramEnd"/>
            <w:r w:rsidRPr="00981026">
              <w:rPr>
                <w:rFonts w:asciiTheme="minorHAnsi" w:hAnsiTheme="minorHAnsi" w:cstheme="minorHAnsi"/>
                <w:b/>
                <w:sz w:val="22"/>
              </w:rPr>
              <w:t xml:space="preserve">     )</w:t>
            </w:r>
            <w:r w:rsidR="00B1256C">
              <w:rPr>
                <w:rFonts w:asciiTheme="minorHAnsi" w:hAnsiTheme="minorHAnsi" w:cstheme="minorHAnsi"/>
                <w:b/>
                <w:sz w:val="22"/>
              </w:rPr>
              <w:t xml:space="preserve">   </w:t>
            </w:r>
            <w:r w:rsidR="00EE75CD" w:rsidRPr="00EE75CD">
              <w:rPr>
                <w:rFonts w:asciiTheme="minorHAnsi" w:hAnsiTheme="minorHAnsi" w:cstheme="minorHAnsi"/>
                <w:bCs/>
                <w:color w:val="0033AB"/>
                <w:sz w:val="22"/>
              </w:rPr>
              <w:t>N/A</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58FB137A"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r w:rsidR="00B1256C">
              <w:rPr>
                <w:rFonts w:asciiTheme="minorHAnsi" w:hAnsiTheme="minorHAnsi" w:cstheme="minorHAnsi"/>
                <w:b/>
                <w:sz w:val="22"/>
              </w:rPr>
              <w:t xml:space="preserve">   </w:t>
            </w:r>
            <w:r w:rsidR="00B1256C" w:rsidRPr="00B1256C">
              <w:rPr>
                <w:rFonts w:asciiTheme="minorHAnsi" w:hAnsiTheme="minorHAnsi" w:cstheme="minorHAnsi"/>
                <w:b/>
                <w:color w:val="FF0000"/>
                <w:sz w:val="22"/>
              </w:rPr>
              <w:t xml:space="preserve"> </w:t>
            </w:r>
            <w:r w:rsidR="00EE75CD" w:rsidRPr="0093776F">
              <w:rPr>
                <w:rFonts w:asciiTheme="minorHAnsi" w:hAnsiTheme="minorHAnsi" w:cstheme="minorHAnsi"/>
                <w:bCs/>
                <w:color w:val="0033AB"/>
                <w:sz w:val="22"/>
              </w:rPr>
              <w:t>$</w:t>
            </w:r>
            <w:r w:rsidR="0093776F" w:rsidRPr="0093776F">
              <w:rPr>
                <w:rFonts w:asciiTheme="minorHAnsi" w:hAnsiTheme="minorHAnsi" w:cstheme="minorHAnsi"/>
                <w:bCs/>
                <w:color w:val="0033AB"/>
                <w:sz w:val="22"/>
              </w:rPr>
              <w:t>2,950,000.00</w:t>
            </w:r>
          </w:p>
          <w:p w14:paraId="08BC9B79" w14:textId="77777777" w:rsidR="00F231B1" w:rsidRPr="00981026" w:rsidRDefault="00F231B1" w:rsidP="00FB30ED">
            <w:pPr>
              <w:rPr>
                <w:rFonts w:asciiTheme="minorHAnsi" w:hAnsiTheme="minorHAnsi" w:cstheme="minorHAnsi"/>
                <w:b/>
                <w:sz w:val="22"/>
              </w:rPr>
            </w:pPr>
          </w:p>
          <w:p w14:paraId="46A5349E" w14:textId="29DA6520"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r w:rsidR="00B1256C">
              <w:rPr>
                <w:rFonts w:asciiTheme="minorHAnsi" w:hAnsiTheme="minorHAnsi" w:cstheme="minorHAnsi"/>
                <w:b/>
                <w:sz w:val="22"/>
              </w:rPr>
              <w:t xml:space="preserve">   </w:t>
            </w:r>
            <w:r w:rsidR="00B1256C" w:rsidRPr="00113BE5">
              <w:rPr>
                <w:rFonts w:asciiTheme="minorHAnsi" w:hAnsiTheme="minorHAnsi" w:cstheme="minorHAnsi"/>
                <w:bCs/>
                <w:color w:val="0033AB"/>
                <w:sz w:val="22"/>
              </w:rPr>
              <w:t>11%</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7ABAE872" w14:textId="4EDEB9BA" w:rsidR="007C6B08" w:rsidRPr="00981026" w:rsidRDefault="008A55A7" w:rsidP="00BD0870">
            <w:pPr>
              <w:rPr>
                <w:rFonts w:asciiTheme="minorHAnsi" w:hAnsiTheme="minorHAnsi" w:cstheme="minorHAnsi"/>
                <w:b/>
                <w:sz w:val="22"/>
              </w:rPr>
            </w:pPr>
            <w:bookmarkStart w:id="7" w:name="_Hlk152853685"/>
            <w:r w:rsidRPr="00BD0870">
              <w:rPr>
                <w:rFonts w:asciiTheme="minorHAnsi" w:hAnsiTheme="minorHAnsi" w:cstheme="minorHAnsi"/>
                <w:bCs/>
                <w:color w:val="0033AB"/>
                <w:sz w:val="22"/>
              </w:rPr>
              <w:t xml:space="preserve">RJL Solutions (RJL) is providing community benefits/outreach and policy compliance services to the BLN Team for the IOED’s Home Energy Rebate Programs. </w:t>
            </w:r>
            <w:r w:rsidR="00C9067E" w:rsidRPr="00BD0870">
              <w:rPr>
                <w:rFonts w:asciiTheme="minorHAnsi" w:hAnsiTheme="minorHAnsi" w:cstheme="minorHAnsi"/>
                <w:bCs/>
                <w:color w:val="0033AB"/>
                <w:sz w:val="22"/>
              </w:rPr>
              <w:t>RJL brings an extensive network of relationships across Indiana and unparalleled experience providing grant management and compliance services for a wide variety of federally funded initiatives. Community outreach is essential to the Home Energy Rebate programs to promote applicant awareness and understanding of the programs and to engage a variety of stakeholders, such as community action agencies, other community-based</w:t>
            </w:r>
            <w:r w:rsidR="00C9067E">
              <w:rPr>
                <w:rFonts w:asciiTheme="minorHAnsi" w:hAnsiTheme="minorHAnsi" w:cstheme="minorHAnsi"/>
                <w:b/>
                <w:color w:val="FF0000"/>
                <w:sz w:val="22"/>
              </w:rPr>
              <w:t xml:space="preserve"> </w:t>
            </w:r>
            <w:bookmarkStart w:id="8" w:name="_Hlk152853695"/>
            <w:bookmarkEnd w:id="7"/>
            <w:r w:rsidR="00C9067E" w:rsidRPr="00BD0870">
              <w:rPr>
                <w:rFonts w:asciiTheme="minorHAnsi" w:hAnsiTheme="minorHAnsi" w:cstheme="minorHAnsi"/>
                <w:bCs/>
                <w:color w:val="0033AB"/>
                <w:sz w:val="22"/>
              </w:rPr>
              <w:t xml:space="preserve">organizations, higher-education institutes, and vocational/trade schools to deliver a comprehensive and successful program.  RJL’s expertise successfully </w:t>
            </w:r>
            <w:r w:rsidR="00C9067E" w:rsidRPr="00BD0870">
              <w:rPr>
                <w:rFonts w:asciiTheme="minorHAnsi" w:hAnsiTheme="minorHAnsi" w:cstheme="minorHAnsi"/>
                <w:bCs/>
                <w:color w:val="0033AB"/>
                <w:sz w:val="22"/>
              </w:rPr>
              <w:lastRenderedPageBreak/>
              <w:t xml:space="preserve">delivering other </w:t>
            </w:r>
            <w:r w:rsidR="00F04FD5" w:rsidRPr="00BD0870">
              <w:rPr>
                <w:rFonts w:asciiTheme="minorHAnsi" w:hAnsiTheme="minorHAnsi" w:cstheme="minorHAnsi"/>
                <w:bCs/>
                <w:color w:val="0033AB"/>
                <w:sz w:val="22"/>
              </w:rPr>
              <w:t>federally funded</w:t>
            </w:r>
            <w:r w:rsidR="00C9067E" w:rsidRPr="00BD0870">
              <w:rPr>
                <w:rFonts w:asciiTheme="minorHAnsi" w:hAnsiTheme="minorHAnsi" w:cstheme="minorHAnsi"/>
                <w:bCs/>
                <w:color w:val="0033AB"/>
                <w:sz w:val="22"/>
              </w:rPr>
              <w:t xml:space="preserve"> initiatives best positions our team to ensure compliance with the U.S. DOE’s requirements for the HOMES/HEERHA programs and to manage any changes in DOE guidance as the program develops.</w:t>
            </w:r>
            <w:bookmarkEnd w:id="8"/>
            <w:r w:rsidR="00C9067E">
              <w:rPr>
                <w:rFonts w:asciiTheme="minorHAnsi" w:hAnsiTheme="minorHAnsi" w:cstheme="minorHAnsi"/>
                <w:b/>
                <w:color w:val="FF0000"/>
                <w:sz w:val="22"/>
              </w:rPr>
              <w:t xml:space="preserve">  </w:t>
            </w: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lastRenderedPageBreak/>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5142CEE" w:rsidR="007C6B08" w:rsidRPr="00113BE5" w:rsidRDefault="00B1256C" w:rsidP="00FB30ED">
            <w:pPr>
              <w:rPr>
                <w:rFonts w:asciiTheme="minorHAnsi" w:hAnsiTheme="minorHAnsi" w:cstheme="minorHAnsi"/>
                <w:bCs/>
                <w:sz w:val="22"/>
              </w:rPr>
            </w:pPr>
            <w:r w:rsidRPr="00113BE5">
              <w:rPr>
                <w:rFonts w:asciiTheme="minorHAnsi" w:hAnsiTheme="minorHAnsi" w:cstheme="minorHAnsi"/>
                <w:bCs/>
                <w:color w:val="0033AB"/>
                <w:sz w:val="22"/>
              </w:rPr>
              <w:t>2/1/2024 – 3/1/2029</w:t>
            </w:r>
          </w:p>
        </w:tc>
      </w:tr>
    </w:tbl>
    <w:p w14:paraId="7D2D6AD0" w14:textId="3055A64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29"/>
        <w:gridCol w:w="445"/>
        <w:gridCol w:w="5218"/>
      </w:tblGrid>
      <w:tr w:rsidR="00AD6963" w:rsidRPr="00981026" w14:paraId="42555802" w14:textId="77777777">
        <w:tc>
          <w:tcPr>
            <w:tcW w:w="5130" w:type="dxa"/>
            <w:tcBorders>
              <w:bottom w:val="single" w:sz="4" w:space="0" w:color="auto"/>
            </w:tcBorders>
          </w:tcPr>
          <w:p w14:paraId="526798DC" w14:textId="760DBBE4" w:rsidR="00AD6963" w:rsidRPr="00981026" w:rsidRDefault="00DC6BF3" w:rsidP="00AD6963">
            <w:pPr>
              <w:rPr>
                <w:rFonts w:asciiTheme="minorHAnsi" w:hAnsiTheme="minorHAnsi" w:cstheme="minorHAnsi"/>
                <w:sz w:val="22"/>
              </w:rPr>
            </w:pPr>
            <w:r w:rsidRPr="00DC6BF3">
              <w:rPr>
                <w:rFonts w:asciiTheme="minorHAnsi" w:hAnsiTheme="minorHAnsi" w:cstheme="minorHAnsi"/>
                <w:color w:val="0033AB"/>
                <w:sz w:val="22"/>
              </w:rPr>
              <w:t>BLN Emergency Management, LLC</w:t>
            </w: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41CDA1DD" w:rsidR="00AD6963" w:rsidRPr="00981026" w:rsidRDefault="00DC6BF3" w:rsidP="00AD6963">
            <w:pPr>
              <w:rPr>
                <w:rFonts w:asciiTheme="minorHAnsi" w:hAnsiTheme="minorHAnsi" w:cstheme="minorHAnsi"/>
                <w:sz w:val="22"/>
              </w:rPr>
            </w:pPr>
            <w:r w:rsidRPr="00DC6BF3">
              <w:rPr>
                <w:rFonts w:asciiTheme="minorHAnsi" w:hAnsiTheme="minorHAnsi" w:cstheme="minorHAnsi"/>
                <w:color w:val="0033AB"/>
                <w:sz w:val="22"/>
              </w:rPr>
              <w:t>317.</w:t>
            </w:r>
            <w:r w:rsidR="00B1256C">
              <w:rPr>
                <w:rFonts w:asciiTheme="minorHAnsi" w:hAnsiTheme="minorHAnsi" w:cstheme="minorHAnsi"/>
                <w:color w:val="0033AB"/>
                <w:sz w:val="22"/>
              </w:rPr>
              <w:t>402.2446</w:t>
            </w: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C975410" w:rsidR="00FD302B" w:rsidRPr="00981026" w:rsidRDefault="00DC6BF3" w:rsidP="00AD6963">
            <w:pPr>
              <w:rPr>
                <w:rFonts w:asciiTheme="minorHAnsi" w:hAnsiTheme="minorHAnsi" w:cstheme="minorHAnsi"/>
                <w:sz w:val="22"/>
              </w:rPr>
            </w:pPr>
            <w:r w:rsidRPr="00DC6BF3">
              <w:rPr>
                <w:rFonts w:asciiTheme="minorHAnsi" w:hAnsiTheme="minorHAnsi" w:cstheme="minorHAnsi"/>
                <w:color w:val="0033AB"/>
                <w:sz w:val="22"/>
              </w:rPr>
              <w:t>8320 Craig Street</w:t>
            </w: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988A14D"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2D9E9421" w:rsidR="00AD6963" w:rsidRPr="00DC6BF3" w:rsidRDefault="00DC6BF3" w:rsidP="00AD6963">
            <w:pPr>
              <w:rPr>
                <w:rFonts w:asciiTheme="minorHAnsi" w:hAnsiTheme="minorHAnsi" w:cstheme="minorHAnsi"/>
                <w:color w:val="0033AB"/>
                <w:sz w:val="22"/>
              </w:rPr>
            </w:pPr>
            <w:r w:rsidRPr="00DC6BF3">
              <w:rPr>
                <w:rFonts w:asciiTheme="minorHAnsi" w:hAnsiTheme="minorHAnsi" w:cstheme="minorHAnsi"/>
                <w:color w:val="0033AB"/>
                <w:sz w:val="22"/>
              </w:rPr>
              <w:t>N/A</w:t>
            </w: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5BA2620"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9C2D834" w:rsidR="00AD6963" w:rsidRPr="00981026" w:rsidRDefault="00DC6BF3" w:rsidP="00AD6963">
            <w:pPr>
              <w:rPr>
                <w:rFonts w:asciiTheme="minorHAnsi" w:hAnsiTheme="minorHAnsi" w:cstheme="minorHAnsi"/>
                <w:sz w:val="22"/>
              </w:rPr>
            </w:pPr>
            <w:r w:rsidRPr="00DC6BF3">
              <w:rPr>
                <w:rFonts w:asciiTheme="minorHAnsi" w:hAnsiTheme="minorHAnsi" w:cstheme="minorHAnsi"/>
                <w:color w:val="0033AB"/>
                <w:sz w:val="22"/>
              </w:rPr>
              <w:t>Indianapolis, IN 46250</w:t>
            </w: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2B4F6C7F" w:rsidR="00AD6963" w:rsidRPr="00981026" w:rsidRDefault="00B1256C" w:rsidP="00AD6963">
            <w:pPr>
              <w:rPr>
                <w:rFonts w:asciiTheme="minorHAnsi" w:hAnsiTheme="minorHAnsi" w:cstheme="minorHAnsi"/>
                <w:sz w:val="22"/>
              </w:rPr>
            </w:pPr>
            <w:r w:rsidRPr="00B1256C">
              <w:rPr>
                <w:rFonts w:asciiTheme="minorHAnsi" w:hAnsiTheme="minorHAnsi" w:cstheme="minorHAnsi"/>
                <w:color w:val="0033AB"/>
                <w:sz w:val="22"/>
              </w:rPr>
              <w:t>jcahill@b-l-n.com</w:t>
            </w: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0142FAB0" w:rsidR="00FD302B" w:rsidRPr="00981026" w:rsidRDefault="00B1256C" w:rsidP="00AD6963">
            <w:pPr>
              <w:rPr>
                <w:rFonts w:asciiTheme="minorHAnsi" w:hAnsiTheme="minorHAnsi" w:cstheme="minorHAnsi"/>
                <w:sz w:val="22"/>
              </w:rPr>
            </w:pPr>
            <w:r w:rsidRPr="00B1256C">
              <w:rPr>
                <w:rFonts w:asciiTheme="minorHAnsi" w:hAnsiTheme="minorHAnsi" w:cstheme="minorHAnsi"/>
                <w:color w:val="0033AB"/>
                <w:sz w:val="22"/>
              </w:rPr>
              <w:t>Jay Cahill</w:t>
            </w: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60D8B274" w:rsidR="00FD302B" w:rsidRPr="00981026" w:rsidRDefault="0028017A" w:rsidP="00AD6963">
            <w:pPr>
              <w:rPr>
                <w:rFonts w:asciiTheme="minorHAnsi" w:hAnsiTheme="minorHAnsi" w:cstheme="minorHAnsi"/>
                <w:sz w:val="22"/>
              </w:rPr>
            </w:pPr>
            <w:r>
              <w:rPr>
                <w:rFonts w:asciiTheme="minorHAnsi" w:hAnsiTheme="minorHAnsi" w:cstheme="minorHAnsi"/>
                <w:bCs/>
                <w:noProof/>
                <w:color w:val="0033AB"/>
                <w:sz w:val="22"/>
              </w:rPr>
              <w:drawing>
                <wp:anchor distT="0" distB="0" distL="114300" distR="114300" simplePos="0" relativeHeight="251662336" behindDoc="1" locked="0" layoutInCell="1" allowOverlap="1" wp14:anchorId="48DD077E" wp14:editId="52F26C60">
                  <wp:simplePos x="0" y="0"/>
                  <wp:positionH relativeFrom="column">
                    <wp:posOffset>98425</wp:posOffset>
                  </wp:positionH>
                  <wp:positionV relativeFrom="paragraph">
                    <wp:posOffset>150439</wp:posOffset>
                  </wp:positionV>
                  <wp:extent cx="1281164" cy="341644"/>
                  <wp:effectExtent l="0" t="0" r="0" b="1270"/>
                  <wp:wrapNone/>
                  <wp:docPr id="1668025405" name="Picture 1"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8025405" name="Picture 1" descr="A black background with a black square&#10;&#10;Description automatically generated with medium confidenc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281164" cy="341644"/>
                          </a:xfrm>
                          <a:prstGeom prst="rect">
                            <a:avLst/>
                          </a:prstGeom>
                        </pic:spPr>
                      </pic:pic>
                    </a:graphicData>
                  </a:graphic>
                  <wp14:sizeRelH relativeFrom="margin">
                    <wp14:pctWidth>0</wp14:pctWidth>
                  </wp14:sizeRelH>
                  <wp14:sizeRelV relativeFrom="margin">
                    <wp14:pctHeight>0</wp14:pctHeight>
                  </wp14:sizeRelV>
                </wp:anchor>
              </w:drawing>
            </w:r>
            <w:r w:rsidR="00FD302B"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0C56181F" w:rsidR="00FD302B" w:rsidRPr="00981026" w:rsidRDefault="00B1256C" w:rsidP="00AD6963">
            <w:pPr>
              <w:rPr>
                <w:rFonts w:asciiTheme="minorHAnsi" w:hAnsiTheme="minorHAnsi" w:cstheme="minorHAnsi"/>
                <w:sz w:val="22"/>
              </w:rPr>
            </w:pPr>
            <w:r w:rsidRPr="00B1256C">
              <w:rPr>
                <w:rFonts w:asciiTheme="minorHAnsi" w:hAnsiTheme="minorHAnsi" w:cstheme="minorHAnsi"/>
                <w:color w:val="0033AB"/>
                <w:sz w:val="22"/>
              </w:rPr>
              <w:t>12.08.2023</w:t>
            </w: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31A981BC" w:rsidR="00FD302B" w:rsidRPr="00981026" w:rsidRDefault="00B1256C" w:rsidP="00AD6963">
            <w:pPr>
              <w:rPr>
                <w:rFonts w:asciiTheme="minorHAnsi" w:hAnsiTheme="minorHAnsi" w:cstheme="minorHAnsi"/>
                <w:sz w:val="22"/>
              </w:rPr>
            </w:pPr>
            <w:r w:rsidRPr="00B1256C">
              <w:rPr>
                <w:rFonts w:asciiTheme="minorHAnsi" w:hAnsiTheme="minorHAnsi" w:cstheme="minorHAnsi"/>
                <w:color w:val="0033AB"/>
                <w:sz w:val="22"/>
              </w:rPr>
              <w:t>James B. Longest, President</w:t>
            </w: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8A709" w14:textId="77777777" w:rsidR="00403D1D" w:rsidRDefault="00403D1D">
      <w:pPr>
        <w:spacing w:line="20" w:lineRule="exact"/>
      </w:pPr>
    </w:p>
  </w:endnote>
  <w:endnote w:type="continuationSeparator" w:id="0">
    <w:p w14:paraId="7D37A5A5" w14:textId="77777777" w:rsidR="00403D1D" w:rsidRDefault="00403D1D">
      <w:r>
        <w:t xml:space="preserve"> </w:t>
      </w:r>
    </w:p>
  </w:endnote>
  <w:endnote w:type="continuationNotice" w:id="1">
    <w:p w14:paraId="126016B5" w14:textId="77777777" w:rsidR="00403D1D" w:rsidRDefault="00403D1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AECB4" w14:textId="77777777" w:rsidR="00403D1D" w:rsidRDefault="00403D1D">
      <w:r>
        <w:separator/>
      </w:r>
    </w:p>
  </w:footnote>
  <w:footnote w:type="continuationSeparator" w:id="0">
    <w:p w14:paraId="505301AA" w14:textId="77777777" w:rsidR="00403D1D" w:rsidRDefault="00403D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647584149">
    <w:abstractNumId w:val="5"/>
  </w:num>
  <w:num w:numId="2" w16cid:durableId="714158922">
    <w:abstractNumId w:val="4"/>
  </w:num>
  <w:num w:numId="3" w16cid:durableId="1373579274">
    <w:abstractNumId w:val="2"/>
  </w:num>
  <w:num w:numId="4" w16cid:durableId="1953904094">
    <w:abstractNumId w:val="1"/>
  </w:num>
  <w:num w:numId="5" w16cid:durableId="1507549638">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4229505">
    <w:abstractNumId w:val="3"/>
  </w:num>
  <w:num w:numId="7" w16cid:durableId="71612240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ble, Roxie">
    <w15:presenceInfo w15:providerId="None" w15:userId="Coble, Rox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1740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110F58"/>
    <w:rsid w:val="00113BE5"/>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017A"/>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C7A34"/>
    <w:rsid w:val="003D6AE2"/>
    <w:rsid w:val="003E129B"/>
    <w:rsid w:val="003E5905"/>
    <w:rsid w:val="003E749A"/>
    <w:rsid w:val="003F341C"/>
    <w:rsid w:val="003F3B0C"/>
    <w:rsid w:val="00403D1D"/>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A5B1C"/>
    <w:rsid w:val="004B3E22"/>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1370"/>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5F3A5D"/>
    <w:rsid w:val="005F58EF"/>
    <w:rsid w:val="00616CB7"/>
    <w:rsid w:val="00623990"/>
    <w:rsid w:val="006264B2"/>
    <w:rsid w:val="00631D2F"/>
    <w:rsid w:val="00635042"/>
    <w:rsid w:val="00642F2A"/>
    <w:rsid w:val="00653FEC"/>
    <w:rsid w:val="00684121"/>
    <w:rsid w:val="006846A8"/>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1AAF"/>
    <w:rsid w:val="0073296D"/>
    <w:rsid w:val="00733929"/>
    <w:rsid w:val="00747C0A"/>
    <w:rsid w:val="00765534"/>
    <w:rsid w:val="00770FA6"/>
    <w:rsid w:val="007742C4"/>
    <w:rsid w:val="007A6E7B"/>
    <w:rsid w:val="007C0223"/>
    <w:rsid w:val="007C09A3"/>
    <w:rsid w:val="007C6B08"/>
    <w:rsid w:val="007F48CC"/>
    <w:rsid w:val="00805CE8"/>
    <w:rsid w:val="008133BB"/>
    <w:rsid w:val="0081470A"/>
    <w:rsid w:val="00814B1D"/>
    <w:rsid w:val="00821370"/>
    <w:rsid w:val="00826B95"/>
    <w:rsid w:val="00834B3A"/>
    <w:rsid w:val="00846562"/>
    <w:rsid w:val="00850C98"/>
    <w:rsid w:val="00865E31"/>
    <w:rsid w:val="00870976"/>
    <w:rsid w:val="00894B1A"/>
    <w:rsid w:val="0089525E"/>
    <w:rsid w:val="008A154A"/>
    <w:rsid w:val="008A55A7"/>
    <w:rsid w:val="008B7152"/>
    <w:rsid w:val="008C5963"/>
    <w:rsid w:val="008E704C"/>
    <w:rsid w:val="008F3781"/>
    <w:rsid w:val="00903E93"/>
    <w:rsid w:val="009052C7"/>
    <w:rsid w:val="0093776F"/>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23879"/>
    <w:rsid w:val="00A31698"/>
    <w:rsid w:val="00A33250"/>
    <w:rsid w:val="00A36A18"/>
    <w:rsid w:val="00A422E8"/>
    <w:rsid w:val="00A55869"/>
    <w:rsid w:val="00A60F58"/>
    <w:rsid w:val="00A61629"/>
    <w:rsid w:val="00A8715C"/>
    <w:rsid w:val="00A9232C"/>
    <w:rsid w:val="00A94D49"/>
    <w:rsid w:val="00A95360"/>
    <w:rsid w:val="00AA3A6F"/>
    <w:rsid w:val="00AB1FB2"/>
    <w:rsid w:val="00AD6963"/>
    <w:rsid w:val="00AF1502"/>
    <w:rsid w:val="00AF49CC"/>
    <w:rsid w:val="00AF7B20"/>
    <w:rsid w:val="00B05D47"/>
    <w:rsid w:val="00B061C9"/>
    <w:rsid w:val="00B1156C"/>
    <w:rsid w:val="00B1256C"/>
    <w:rsid w:val="00B16995"/>
    <w:rsid w:val="00B32B83"/>
    <w:rsid w:val="00B33335"/>
    <w:rsid w:val="00B555D3"/>
    <w:rsid w:val="00B67DF7"/>
    <w:rsid w:val="00B766EC"/>
    <w:rsid w:val="00B825E6"/>
    <w:rsid w:val="00B90F6B"/>
    <w:rsid w:val="00BA7278"/>
    <w:rsid w:val="00BB7EC5"/>
    <w:rsid w:val="00BC5F26"/>
    <w:rsid w:val="00BC738B"/>
    <w:rsid w:val="00BD0870"/>
    <w:rsid w:val="00BD55EE"/>
    <w:rsid w:val="00BE48B0"/>
    <w:rsid w:val="00BE75F7"/>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067E"/>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C6BF3"/>
    <w:rsid w:val="00DD4A4F"/>
    <w:rsid w:val="00DE4BB7"/>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E75CD"/>
    <w:rsid w:val="00EF0FF7"/>
    <w:rsid w:val="00EF7207"/>
    <w:rsid w:val="00F02CBF"/>
    <w:rsid w:val="00F048D9"/>
    <w:rsid w:val="00F04B71"/>
    <w:rsid w:val="00F04FD5"/>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CC8A488"/>
    <w:rsid w:val="10F12F8B"/>
    <w:rsid w:val="2553AF4C"/>
    <w:rsid w:val="300C3474"/>
    <w:rsid w:val="34259FD9"/>
    <w:rsid w:val="3514DC26"/>
    <w:rsid w:val="4BE5B3F5"/>
    <w:rsid w:val="600DD359"/>
    <w:rsid w:val="60772230"/>
    <w:rsid w:val="62EFFA55"/>
    <w:rsid w:val="63AEC2F2"/>
    <w:rsid w:val="6BDC557D"/>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doa/mwb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011DC5-9EF1-4979-9FDB-D566500809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3.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4.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Template>
  <TotalTime>131</TotalTime>
  <Pages>4</Pages>
  <Words>1054</Words>
  <Characters>6527</Characters>
  <Application>Microsoft Office Word</Application>
  <DocSecurity>0</DocSecurity>
  <Lines>217</Lines>
  <Paragraphs>93</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7488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Karlei Metcalf</cp:lastModifiedBy>
  <cp:revision>21</cp:revision>
  <cp:lastPrinted>2023-11-17T13:51:00Z</cp:lastPrinted>
  <dcterms:created xsi:type="dcterms:W3CDTF">2023-11-03T13:23:00Z</dcterms:created>
  <dcterms:modified xsi:type="dcterms:W3CDTF">2023-12-08T19:17:00Z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GrammarlyDocumentId">
    <vt:lpwstr>a8cb957f07a9035d73e4b18912f2b3de758b7a4bb0d9583e0638e03d0bdb2279</vt:lpwstr>
  </property>
</Properties>
</file>